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6C1DC" w14:textId="77777777" w:rsidR="00916E6A" w:rsidRDefault="00370AD2">
      <w:pPr>
        <w:jc w:val="center"/>
        <w:rPr>
          <w:rFonts w:ascii="Comex Light" w:eastAsia="Comex Light" w:hAnsi="Comex Light" w:cs="Comex Light"/>
          <w:b/>
          <w:sz w:val="28"/>
          <w:szCs w:val="28"/>
        </w:rPr>
      </w:pPr>
      <w:bookmarkStart w:id="0" w:name="_GoBack"/>
      <w:bookmarkEnd w:id="0"/>
      <w:r>
        <w:rPr>
          <w:rFonts w:ascii="Comex Light" w:eastAsia="Comex Light" w:hAnsi="Comex Light" w:cs="Comex Light"/>
          <w:b/>
          <w:sz w:val="28"/>
          <w:szCs w:val="28"/>
        </w:rPr>
        <w:t xml:space="preserve">Llega proyecto de fomento a la paz con </w:t>
      </w:r>
      <w:r w:rsidRPr="008F1683">
        <w:rPr>
          <w:rFonts w:ascii="Comex Light" w:eastAsia="Comex Light" w:hAnsi="Comex Light" w:cs="Comex Light"/>
          <w:b/>
          <w:sz w:val="28"/>
          <w:szCs w:val="28"/>
        </w:rPr>
        <w:t>intervenciones a espacios</w:t>
      </w:r>
      <w:r>
        <w:rPr>
          <w:rFonts w:ascii="Comex Light" w:eastAsia="Comex Light" w:hAnsi="Comex Light" w:cs="Comex Light"/>
          <w:b/>
          <w:sz w:val="28"/>
          <w:szCs w:val="28"/>
        </w:rPr>
        <w:t xml:space="preserve"> públicos en Zacatecas </w:t>
      </w:r>
    </w:p>
    <w:p w14:paraId="7C1800D1" w14:textId="77777777" w:rsidR="00916E6A" w:rsidRDefault="00916E6A">
      <w:pPr>
        <w:jc w:val="center"/>
        <w:rPr>
          <w:rFonts w:ascii="Comex Light" w:eastAsia="Comex Light" w:hAnsi="Comex Light" w:cs="Comex Light"/>
          <w:b/>
          <w:sz w:val="6"/>
          <w:szCs w:val="6"/>
        </w:rPr>
      </w:pPr>
    </w:p>
    <w:p w14:paraId="3FE44158" w14:textId="77777777" w:rsidR="00916E6A" w:rsidRDefault="00370AD2">
      <w:pPr>
        <w:numPr>
          <w:ilvl w:val="0"/>
          <w:numId w:val="1"/>
        </w:numPr>
        <w:rPr>
          <w:rFonts w:ascii="Comex Light" w:eastAsia="Comex Light" w:hAnsi="Comex Light" w:cs="Comex Light"/>
          <w:i/>
          <w:sz w:val="18"/>
          <w:szCs w:val="18"/>
          <w:highlight w:val="white"/>
        </w:rPr>
      </w:pPr>
      <w:r>
        <w:rPr>
          <w:rFonts w:ascii="Comex Light" w:eastAsia="Comex Light" w:hAnsi="Comex Light" w:cs="Comex Light"/>
          <w:b/>
          <w:i/>
          <w:sz w:val="18"/>
          <w:szCs w:val="18"/>
        </w:rPr>
        <w:t xml:space="preserve">Comunidad en Paz </w:t>
      </w:r>
      <w:r>
        <w:rPr>
          <w:rFonts w:ascii="Comex Light" w:eastAsia="Comex Light" w:hAnsi="Comex Light" w:cs="Comex Light"/>
          <w:i/>
          <w:sz w:val="18"/>
          <w:szCs w:val="18"/>
        </w:rPr>
        <w:t>es un proyecto que explora distintas expresiones de armonía en México mediante el arte y la realización de sesiones comunitarias.</w:t>
      </w:r>
    </w:p>
    <w:p w14:paraId="32ABAAB5" w14:textId="77777777" w:rsidR="00916E6A" w:rsidRDefault="00370AD2">
      <w:pPr>
        <w:numPr>
          <w:ilvl w:val="0"/>
          <w:numId w:val="1"/>
        </w:numPr>
        <w:rPr>
          <w:rFonts w:ascii="Comex Light" w:eastAsia="Comex Light" w:hAnsi="Comex Light" w:cs="Comex Light"/>
          <w:i/>
          <w:sz w:val="18"/>
          <w:szCs w:val="18"/>
          <w:highlight w:val="white"/>
        </w:rPr>
      </w:pPr>
      <w:r>
        <w:rPr>
          <w:rFonts w:ascii="Comex Light" w:eastAsia="Comex Light" w:hAnsi="Comex Light" w:cs="Comex Light"/>
          <w:b/>
          <w:i/>
          <w:sz w:val="18"/>
          <w:szCs w:val="18"/>
          <w:highlight w:val="white"/>
        </w:rPr>
        <w:t>14 artistas</w:t>
      </w:r>
      <w:r>
        <w:rPr>
          <w:rFonts w:ascii="Comex Light" w:eastAsia="Comex Light" w:hAnsi="Comex Light" w:cs="Comex Light"/>
          <w:i/>
          <w:sz w:val="18"/>
          <w:szCs w:val="18"/>
          <w:highlight w:val="white"/>
        </w:rPr>
        <w:t xml:space="preserve"> plasmaron en </w:t>
      </w:r>
      <w:r>
        <w:rPr>
          <w:rFonts w:ascii="Comex Light" w:eastAsia="Comex Light" w:hAnsi="Comex Light" w:cs="Comex Light"/>
          <w:b/>
          <w:i/>
          <w:sz w:val="18"/>
          <w:szCs w:val="18"/>
          <w:highlight w:val="white"/>
        </w:rPr>
        <w:t>43 murales</w:t>
      </w:r>
      <w:ins w:id="1" w:author="Martha De Haro Romo" w:date="2020-02-07T14:40:00Z">
        <w:r>
          <w:rPr>
            <w:rFonts w:ascii="Comex Light" w:eastAsia="Comex Light" w:hAnsi="Comex Light" w:cs="Comex Light"/>
            <w:b/>
            <w:i/>
            <w:sz w:val="18"/>
            <w:szCs w:val="18"/>
            <w:highlight w:val="white"/>
          </w:rPr>
          <w:t>,</w:t>
        </w:r>
      </w:ins>
      <w:r>
        <w:rPr>
          <w:rFonts w:ascii="Comex Light" w:eastAsia="Comex Light" w:hAnsi="Comex Light" w:cs="Comex Light"/>
          <w:b/>
          <w:i/>
          <w:sz w:val="18"/>
          <w:szCs w:val="18"/>
          <w:highlight w:val="white"/>
        </w:rPr>
        <w:t xml:space="preserve"> equivalentes a más de 1,670 m2</w:t>
      </w:r>
      <w:ins w:id="2" w:author="Martha De Haro Romo" w:date="2020-02-07T14:40:00Z">
        <w:r>
          <w:rPr>
            <w:rFonts w:ascii="Comex Light" w:eastAsia="Comex Light" w:hAnsi="Comex Light" w:cs="Comex Light"/>
            <w:b/>
            <w:i/>
            <w:sz w:val="18"/>
            <w:szCs w:val="18"/>
            <w:highlight w:val="white"/>
          </w:rPr>
          <w:t>,</w:t>
        </w:r>
      </w:ins>
      <w:r>
        <w:rPr>
          <w:rFonts w:ascii="Comex Light" w:eastAsia="Comex Light" w:hAnsi="Comex Light" w:cs="Comex Light"/>
          <w:i/>
          <w:sz w:val="18"/>
          <w:szCs w:val="18"/>
          <w:highlight w:val="white"/>
        </w:rPr>
        <w:t xml:space="preserve"> las historias que representan a la </w:t>
      </w:r>
      <w:r>
        <w:rPr>
          <w:rFonts w:ascii="Comex Light" w:eastAsia="Comex Light" w:hAnsi="Comex Light" w:cs="Comex Light"/>
          <w:b/>
          <w:i/>
          <w:sz w:val="18"/>
          <w:szCs w:val="18"/>
          <w:highlight w:val="white"/>
        </w:rPr>
        <w:t>colonia Popular CTM en Zacatecas, la colonia Gavilanes del municipio de Guadalupe y la colonia Abel Dávila en el municipio de Fresnillo</w:t>
      </w:r>
      <w:r>
        <w:rPr>
          <w:rFonts w:ascii="Comex Light" w:eastAsia="Comex Light" w:hAnsi="Comex Light" w:cs="Comex Light"/>
          <w:i/>
          <w:sz w:val="18"/>
          <w:szCs w:val="18"/>
          <w:highlight w:val="white"/>
        </w:rPr>
        <w:t>.</w:t>
      </w:r>
    </w:p>
    <w:p w14:paraId="7EC09E25" w14:textId="77777777" w:rsidR="00916E6A" w:rsidRDefault="00916E6A">
      <w:pPr>
        <w:ind w:left="720"/>
        <w:rPr>
          <w:rFonts w:ascii="Comex Light" w:eastAsia="Comex Light" w:hAnsi="Comex Light" w:cs="Comex Light"/>
          <w:i/>
          <w:sz w:val="18"/>
          <w:szCs w:val="18"/>
        </w:rPr>
      </w:pPr>
    </w:p>
    <w:p w14:paraId="3E7FDAB7" w14:textId="77777777" w:rsidR="00916E6A" w:rsidRDefault="00916E6A">
      <w:pPr>
        <w:jc w:val="both"/>
        <w:rPr>
          <w:rFonts w:ascii="Comex Light" w:eastAsia="Comex Light" w:hAnsi="Comex Light" w:cs="Comex Light"/>
          <w:b/>
          <w:sz w:val="16"/>
          <w:szCs w:val="16"/>
          <w:highlight w:val="white"/>
        </w:rPr>
      </w:pPr>
    </w:p>
    <w:p w14:paraId="49F68043" w14:textId="77777777" w:rsidR="00916E6A" w:rsidRPr="008F1683" w:rsidRDefault="00370AD2">
      <w:pPr>
        <w:jc w:val="both"/>
        <w:rPr>
          <w:rFonts w:ascii="Comex Light" w:eastAsia="Comex Light" w:hAnsi="Comex Light" w:cs="Comex Light"/>
          <w:color w:val="000000"/>
        </w:rPr>
      </w:pPr>
      <w:r w:rsidRPr="008F1683">
        <w:rPr>
          <w:rFonts w:ascii="Comex Light" w:eastAsia="Comex Light" w:hAnsi="Comex Light" w:cs="Comex Light"/>
          <w:b/>
        </w:rPr>
        <w:t>Zacatecas, Zacatecas a 10 de febrero de 2020.-</w:t>
      </w:r>
      <w:r w:rsidRPr="008F1683">
        <w:rPr>
          <w:rFonts w:ascii="Comex Light" w:eastAsia="Comex Light" w:hAnsi="Comex Light" w:cs="Comex Light"/>
        </w:rPr>
        <w:t xml:space="preserve"> </w:t>
      </w:r>
      <w:r w:rsidRPr="008F1683">
        <w:rPr>
          <w:rFonts w:ascii="Comex Light" w:eastAsia="Comex Light" w:hAnsi="Comex Light" w:cs="Comex Light"/>
          <w:color w:val="000000"/>
        </w:rPr>
        <w:t xml:space="preserve">La </w:t>
      </w:r>
      <w:r w:rsidRPr="008F1683">
        <w:rPr>
          <w:rFonts w:ascii="Comex Light" w:eastAsia="Comex Light" w:hAnsi="Comex Light" w:cs="Comex Light"/>
          <w:b/>
          <w:color w:val="000000"/>
        </w:rPr>
        <w:t xml:space="preserve">Oficina de las Naciones Unidas Contra la Droga y el Delito (UNODC, por sus siglas en inglés) </w:t>
      </w:r>
      <w:r w:rsidRPr="008F1683">
        <w:rPr>
          <w:rFonts w:ascii="Comex Light" w:eastAsia="Comex Light" w:hAnsi="Comex Light" w:cs="Comex Light"/>
          <w:color w:val="000000"/>
        </w:rPr>
        <w:t xml:space="preserve">y el </w:t>
      </w:r>
      <w:r w:rsidRPr="008F1683">
        <w:rPr>
          <w:rFonts w:ascii="Comex Light" w:eastAsia="Comex Light" w:hAnsi="Comex Light" w:cs="Comex Light"/>
          <w:b/>
          <w:color w:val="000000"/>
        </w:rPr>
        <w:t>Gobierno del estado de Zacatecas</w:t>
      </w:r>
      <w:r w:rsidRPr="008F1683">
        <w:rPr>
          <w:rFonts w:ascii="Comex Light" w:eastAsia="Comex Light" w:hAnsi="Comex Light" w:cs="Comex Light"/>
          <w:color w:val="000000"/>
        </w:rPr>
        <w:t xml:space="preserve">, mediante la </w:t>
      </w:r>
      <w:r w:rsidRPr="008F1683">
        <w:rPr>
          <w:rFonts w:ascii="Comex Light" w:eastAsia="Comex Light" w:hAnsi="Comex Light" w:cs="Comex Light"/>
          <w:b/>
          <w:color w:val="000000"/>
        </w:rPr>
        <w:t>Secretaría General de Gobierno</w:t>
      </w:r>
      <w:r w:rsidRPr="008F1683">
        <w:rPr>
          <w:rFonts w:ascii="Comex Light" w:eastAsia="Comex Light" w:hAnsi="Comex Light" w:cs="Comex Light"/>
          <w:color w:val="000000"/>
        </w:rPr>
        <w:t xml:space="preserve">, presentaron el proyecto </w:t>
      </w:r>
      <w:r w:rsidRPr="008F1683">
        <w:rPr>
          <w:rFonts w:ascii="Comex Light" w:eastAsia="Comex Light" w:hAnsi="Comex Light" w:cs="Comex Light"/>
          <w:b/>
          <w:color w:val="000000"/>
        </w:rPr>
        <w:t>Comunidad en Paz,</w:t>
      </w:r>
      <w:r w:rsidRPr="008F1683">
        <w:rPr>
          <w:rFonts w:ascii="Comex Light" w:eastAsia="Comex Light" w:hAnsi="Comex Light" w:cs="Comex Light"/>
          <w:color w:val="000000"/>
        </w:rPr>
        <w:t xml:space="preserve"> al que se sumaron el programa de impacto social </w:t>
      </w:r>
      <w:r w:rsidRPr="008F1683">
        <w:rPr>
          <w:rFonts w:ascii="Comex Light" w:eastAsia="Comex Light" w:hAnsi="Comex Light" w:cs="Comex Light"/>
          <w:b/>
          <w:color w:val="000000"/>
        </w:rPr>
        <w:t>Comex por un México Bien Hecho</w:t>
      </w:r>
      <w:r w:rsidRPr="008F1683">
        <w:rPr>
          <w:rFonts w:ascii="Comex Light" w:eastAsia="Comex Light" w:hAnsi="Comex Light" w:cs="Comex Light"/>
          <w:color w:val="000000"/>
        </w:rPr>
        <w:t xml:space="preserve"> y el </w:t>
      </w:r>
      <w:r w:rsidRPr="008F1683">
        <w:rPr>
          <w:rFonts w:ascii="Comex Light" w:eastAsia="Comex Light" w:hAnsi="Comex Light" w:cs="Comex Light"/>
          <w:b/>
          <w:color w:val="000000"/>
        </w:rPr>
        <w:t>Colectivo Tomate</w:t>
      </w:r>
      <w:r w:rsidRPr="008F1683">
        <w:rPr>
          <w:rFonts w:ascii="Comex Light" w:eastAsia="Comex Light" w:hAnsi="Comex Light" w:cs="Comex Light"/>
          <w:color w:val="000000"/>
        </w:rPr>
        <w:t xml:space="preserve">.  </w:t>
      </w:r>
    </w:p>
    <w:p w14:paraId="10A365C1" w14:textId="77777777" w:rsidR="00916E6A" w:rsidRPr="008F1683" w:rsidRDefault="00916E6A">
      <w:pPr>
        <w:jc w:val="both"/>
        <w:rPr>
          <w:rFonts w:ascii="Comex Light" w:eastAsia="Comex Light" w:hAnsi="Comex Light" w:cs="Comex Light"/>
          <w:color w:val="000000"/>
        </w:rPr>
      </w:pPr>
    </w:p>
    <w:p w14:paraId="678367AA" w14:textId="77777777" w:rsidR="00916E6A" w:rsidRPr="008F1683" w:rsidRDefault="00370AD2">
      <w:pPr>
        <w:jc w:val="both"/>
        <w:rPr>
          <w:rFonts w:ascii="Comex Light" w:eastAsia="Comex Light" w:hAnsi="Comex Light" w:cs="Comex Light"/>
          <w:b/>
        </w:rPr>
      </w:pPr>
      <w:r w:rsidRPr="008F1683">
        <w:rPr>
          <w:rFonts w:ascii="Comex Light" w:eastAsia="Comex Light" w:hAnsi="Comex Light" w:cs="Comex Light"/>
        </w:rPr>
        <w:t xml:space="preserve">Esta iniciativa de la </w:t>
      </w:r>
      <w:r w:rsidRPr="008F1683">
        <w:rPr>
          <w:rFonts w:ascii="Comex Light" w:eastAsia="Comex Light" w:hAnsi="Comex Light" w:cs="Comex Light"/>
          <w:b/>
        </w:rPr>
        <w:t>UNODC, que trabaja para fortalecer los ejes transversales de igualdad de género y derechos humanos para fomentar la prevención del delito</w:t>
      </w:r>
      <w:r w:rsidRPr="008F1683">
        <w:rPr>
          <w:rFonts w:ascii="Comex Light" w:eastAsia="Comex Light" w:hAnsi="Comex Light" w:cs="Comex Light"/>
        </w:rPr>
        <w:t xml:space="preserve">, forma parte de un Convenio de Colaboración con el Gobierno del estado de Zacatecas para articular las acciones que integran la </w:t>
      </w:r>
      <w:r w:rsidRPr="008F1683">
        <w:rPr>
          <w:rFonts w:ascii="Comex Light" w:eastAsia="Comex Light" w:hAnsi="Comex Light" w:cs="Comex Light"/>
          <w:i/>
        </w:rPr>
        <w:t>Estrategia Estatal de Prevención Social de la Violencia y la Delincuencia con Participación Ciudadana 2017-2021</w:t>
      </w:r>
      <w:r w:rsidRPr="008F1683">
        <w:rPr>
          <w:rFonts w:ascii="Comex Light" w:eastAsia="Comex Light" w:hAnsi="Comex Light" w:cs="Comex Light"/>
        </w:rPr>
        <w:t xml:space="preserve">. </w:t>
      </w:r>
      <w:r w:rsidRPr="008F1683">
        <w:rPr>
          <w:rFonts w:ascii="Comex Light" w:eastAsia="Comex Light" w:hAnsi="Comex Light" w:cs="Comex Light"/>
          <w:b/>
        </w:rPr>
        <w:t xml:space="preserve">El objetivo es fortalecer las políticas para incrementar la seguridad y participación ciudadana en zonas prioritarias de Zacatecas </w:t>
      </w:r>
      <w:r w:rsidRPr="008F1683">
        <w:rPr>
          <w:rFonts w:ascii="Comex Light" w:eastAsia="Comex Light" w:hAnsi="Comex Light" w:cs="Comex Light"/>
        </w:rPr>
        <w:t>mediante la coordinación entre instituciones públicas y privadas, organizaciones civiles y la comunidad local.</w:t>
      </w:r>
      <w:r w:rsidRPr="008F1683">
        <w:rPr>
          <w:rFonts w:ascii="Comex Light" w:eastAsia="Comex Light" w:hAnsi="Comex Light" w:cs="Comex Light"/>
          <w:b/>
        </w:rPr>
        <w:t xml:space="preserve"> </w:t>
      </w:r>
    </w:p>
    <w:p w14:paraId="372CDAB2" w14:textId="77777777" w:rsidR="00916E6A" w:rsidRPr="008F1683" w:rsidRDefault="00916E6A">
      <w:pPr>
        <w:jc w:val="both"/>
        <w:rPr>
          <w:rFonts w:ascii="Comex Light" w:eastAsia="Comex Light" w:hAnsi="Comex Light" w:cs="Comex Light"/>
          <w:b/>
        </w:rPr>
      </w:pPr>
    </w:p>
    <w:p w14:paraId="4ECEB4C2" w14:textId="77777777" w:rsidR="00916E6A" w:rsidRPr="008F1683" w:rsidRDefault="00370AD2">
      <w:pPr>
        <w:jc w:val="both"/>
        <w:rPr>
          <w:rFonts w:ascii="Comex Light" w:eastAsia="Comex Light" w:hAnsi="Comex Light" w:cs="Comex Light"/>
        </w:rPr>
      </w:pPr>
      <w:r w:rsidRPr="008F1683">
        <w:rPr>
          <w:rFonts w:ascii="Comex Light" w:eastAsia="Comex Light" w:hAnsi="Comex Light" w:cs="Comex Light"/>
        </w:rPr>
        <w:t xml:space="preserve">En palabras del personal de UNODC “el alma del proyecto es el trabajo comunitario que hay detrás de cada intervención en las que se apostó por el diseño de acciones centradas en las personas con el objetivo de generar espacios seguros para empoderar a las comunidades”. Señaló Violeta Zarco coordinadora de proyecto. </w:t>
      </w:r>
    </w:p>
    <w:p w14:paraId="6AF94500" w14:textId="77777777" w:rsidR="00916E6A" w:rsidRPr="008F1683" w:rsidRDefault="00916E6A">
      <w:pPr>
        <w:jc w:val="both"/>
        <w:rPr>
          <w:rFonts w:ascii="Comex Light" w:eastAsia="Comex Light" w:hAnsi="Comex Light" w:cs="Comex Light"/>
        </w:rPr>
      </w:pPr>
    </w:p>
    <w:p w14:paraId="77D8F89F" w14:textId="77777777" w:rsidR="00916E6A" w:rsidRPr="008F1683" w:rsidRDefault="00370AD2">
      <w:pPr>
        <w:jc w:val="both"/>
        <w:rPr>
          <w:rFonts w:ascii="Comex Light" w:eastAsia="Comex Light" w:hAnsi="Comex Light" w:cs="Comex Light"/>
        </w:rPr>
      </w:pPr>
      <w:r w:rsidRPr="008F1683">
        <w:rPr>
          <w:rFonts w:ascii="Comex Light" w:eastAsia="Comex Light" w:hAnsi="Comex Light" w:cs="Comex Light"/>
        </w:rPr>
        <w:t xml:space="preserve">Para tal labor, la UNODC y el Gobierno del estado de Zacatecas han encontrado en el programa de impacto social </w:t>
      </w:r>
      <w:r w:rsidRPr="008F1683">
        <w:rPr>
          <w:rFonts w:ascii="Comex Light" w:eastAsia="Comex Light" w:hAnsi="Comex Light" w:cs="Comex Light"/>
          <w:b/>
        </w:rPr>
        <w:t>Comex por un México Bien Hecho</w:t>
      </w:r>
      <w:r w:rsidRPr="008F1683">
        <w:rPr>
          <w:rFonts w:ascii="Comex Light" w:eastAsia="Comex Light" w:hAnsi="Comex Light" w:cs="Comex Light"/>
        </w:rPr>
        <w:t xml:space="preserve">, un aliado que comparte el objetivo de mejorar la calidad de vida de las personas a través de la recuperación de espacios públicos con color, arte y trabajo comunitario, protegiendo y embelleciendo la vida de quienes los habitan. También participa el </w:t>
      </w:r>
      <w:r w:rsidRPr="008F1683">
        <w:rPr>
          <w:rFonts w:ascii="Comex Light" w:eastAsia="Comex Light" w:hAnsi="Comex Light" w:cs="Comex Light"/>
          <w:b/>
        </w:rPr>
        <w:t>Colectivo Tomate,</w:t>
      </w:r>
      <w:r w:rsidRPr="008F1683">
        <w:rPr>
          <w:rFonts w:ascii="Comex Light" w:eastAsia="Comex Light" w:hAnsi="Comex Light" w:cs="Comex Light"/>
        </w:rPr>
        <w:t xml:space="preserve"> que ha inspirado la transformación por medio de acciones que facilitan la conexión entre las personas a través del diálogo, la participación y el arte.</w:t>
      </w:r>
    </w:p>
    <w:p w14:paraId="59C6F40E" w14:textId="77777777" w:rsidR="00916E6A" w:rsidRPr="008F1683" w:rsidRDefault="00916E6A">
      <w:pPr>
        <w:jc w:val="both"/>
        <w:rPr>
          <w:rFonts w:ascii="Comex Light" w:eastAsia="Comex Light" w:hAnsi="Comex Light" w:cs="Comex Light"/>
        </w:rPr>
      </w:pPr>
    </w:p>
    <w:p w14:paraId="408DA683" w14:textId="77777777" w:rsidR="00916E6A" w:rsidRDefault="00370AD2">
      <w:pPr>
        <w:jc w:val="both"/>
        <w:rPr>
          <w:rFonts w:ascii="Comex Light" w:eastAsia="Comex Light" w:hAnsi="Comex Light" w:cs="Comex Light"/>
        </w:rPr>
      </w:pPr>
      <w:r w:rsidRPr="008F1683">
        <w:rPr>
          <w:rFonts w:ascii="Comex Light" w:eastAsia="Comex Light" w:hAnsi="Comex Light" w:cs="Comex Light"/>
        </w:rPr>
        <w:t xml:space="preserve">En este proyecto el proceso de pinta de murales une el arte con la participación ciudadana y traduce en brochazos, los relatos, memorias y sensaciones de los habitantes de estas comunidades. Como resultado de esta primera fase, se realizaron </w:t>
      </w:r>
      <w:r w:rsidRPr="008F1683">
        <w:rPr>
          <w:rFonts w:ascii="Comex Light" w:eastAsia="Comex Light" w:hAnsi="Comex Light" w:cs="Comex Light"/>
          <w:b/>
        </w:rPr>
        <w:t>14 murales en 626.4 m2 de intervención artística en l</w:t>
      </w:r>
      <w:r>
        <w:rPr>
          <w:rFonts w:ascii="Comex Light" w:eastAsia="Comex Light" w:hAnsi="Comex Light" w:cs="Comex Light"/>
          <w:b/>
        </w:rPr>
        <w:t>a colonia Popular CTM del Municipio de Zacatecas</w:t>
      </w:r>
      <w:r>
        <w:rPr>
          <w:rFonts w:ascii="Comex Light" w:eastAsia="Comex Light" w:hAnsi="Comex Light" w:cs="Comex Light"/>
        </w:rPr>
        <w:t>, donde niñas y niños acompañaron curiosos cada actividad y las mujeres de la comunidad local mostraron el fuerte lazo que las une y mostraron su entusiasmo por el proyecto.</w:t>
      </w:r>
    </w:p>
    <w:p w14:paraId="1539B8DF" w14:textId="77777777" w:rsidR="00916E6A" w:rsidRDefault="00916E6A">
      <w:pPr>
        <w:jc w:val="both"/>
        <w:rPr>
          <w:rFonts w:ascii="Comex Light" w:eastAsia="Comex Light" w:hAnsi="Comex Light" w:cs="Comex Light"/>
        </w:rPr>
      </w:pPr>
    </w:p>
    <w:p w14:paraId="62760F36" w14:textId="77777777" w:rsidR="00916E6A" w:rsidRPr="008F1683" w:rsidRDefault="00370AD2">
      <w:pPr>
        <w:jc w:val="both"/>
        <w:rPr>
          <w:rFonts w:ascii="Comex Light" w:eastAsia="Comex Light" w:hAnsi="Comex Light" w:cs="Comex Light"/>
        </w:rPr>
      </w:pPr>
      <w:r w:rsidRPr="008F1683">
        <w:rPr>
          <w:rFonts w:ascii="Comex Light" w:eastAsia="Comex Light" w:hAnsi="Comex Light" w:cs="Comex Light"/>
        </w:rPr>
        <w:t xml:space="preserve">Durante su segunda etapa, </w:t>
      </w:r>
      <w:r w:rsidRPr="008F1683">
        <w:rPr>
          <w:rFonts w:ascii="Comex Light" w:eastAsia="Comex Light" w:hAnsi="Comex Light" w:cs="Comex Light"/>
          <w:b/>
        </w:rPr>
        <w:t>en la colonia Gavilanes del municipio de Guadalupe, se intervinieron 568.65 m2 y se realizaron 10 murales</w:t>
      </w:r>
      <w:r w:rsidRPr="008F1683">
        <w:rPr>
          <w:rFonts w:ascii="Comex Light" w:eastAsia="Comex Light" w:hAnsi="Comex Light" w:cs="Comex Light"/>
        </w:rPr>
        <w:t xml:space="preserve"> en esta comunidad caracterizada por sus edificios multifamiliares y canchas siempre abiertas para fomentar la actividad física y </w:t>
      </w:r>
      <w:r w:rsidRPr="008F1683">
        <w:rPr>
          <w:rFonts w:ascii="Comex Light" w:eastAsia="Comex Light" w:hAnsi="Comex Light" w:cs="Comex Light"/>
        </w:rPr>
        <w:lastRenderedPageBreak/>
        <w:t xml:space="preserve">convivencia en los habitantes. Se espera que, al recuperar el espacio deportivo comunal, se abran oportunidades para fomentar la paz, el respeto y la tolerancia. En la tercera y última etapa, el resultado fue un total de </w:t>
      </w:r>
      <w:r w:rsidRPr="008F1683">
        <w:rPr>
          <w:rFonts w:ascii="Comex Light" w:eastAsia="Comex Light" w:hAnsi="Comex Light" w:cs="Comex Light"/>
          <w:b/>
        </w:rPr>
        <w:t>481 m2 de intervención en 19 muros de la colonia Abel Dávila en Fresnillo</w:t>
      </w:r>
      <w:r w:rsidRPr="008F1683">
        <w:rPr>
          <w:rFonts w:ascii="Comex Light" w:eastAsia="Comex Light" w:hAnsi="Comex Light" w:cs="Comex Light"/>
        </w:rPr>
        <w:t xml:space="preserve">. </w:t>
      </w:r>
    </w:p>
    <w:p w14:paraId="66328067" w14:textId="77777777" w:rsidR="00916E6A" w:rsidRPr="008F1683" w:rsidRDefault="00916E6A">
      <w:pPr>
        <w:jc w:val="both"/>
        <w:rPr>
          <w:rFonts w:ascii="Comex Light" w:eastAsia="Comex Light" w:hAnsi="Comex Light" w:cs="Comex Light"/>
        </w:rPr>
      </w:pPr>
    </w:p>
    <w:p w14:paraId="3A74DDF0" w14:textId="77777777" w:rsidR="00916E6A" w:rsidRPr="008F1683" w:rsidRDefault="00370AD2">
      <w:pPr>
        <w:jc w:val="both"/>
        <w:rPr>
          <w:rFonts w:ascii="Comex Light" w:eastAsia="Comex Light" w:hAnsi="Comex Light" w:cs="Comex Light"/>
          <w:i/>
        </w:rPr>
      </w:pPr>
      <w:r w:rsidRPr="008F1683">
        <w:rPr>
          <w:rFonts w:ascii="Comex Light" w:eastAsia="Comex Light" w:hAnsi="Comex Light" w:cs="Comex Light"/>
          <w:i/>
        </w:rPr>
        <w:t xml:space="preserve">“En Comex, conocemos el impacto que la transformación de espacios públicos genera en las comunidades, logrando cambios positivos que benefician a largo plazo el desarrollo de estas. El año pasado realizamos un estudio para analizar los efectos de estas acciones colectivas, y pudimos comprobar que el 76.2% de los habitantes de las comunidades intervenidas, confían en que su comunidad logrará transformarse positivamente”. </w:t>
      </w:r>
      <w:r w:rsidRPr="008F1683">
        <w:rPr>
          <w:rFonts w:ascii="Comex Light" w:eastAsia="Comex Light" w:hAnsi="Comex Light" w:cs="Comex Light"/>
        </w:rPr>
        <w:t>Comentó Mai Hernández, Directora de Operaciones del programa Comex por un México Bien Hecho.</w:t>
      </w:r>
    </w:p>
    <w:p w14:paraId="307316F5" w14:textId="77777777" w:rsidR="00916E6A" w:rsidRPr="008F1683" w:rsidRDefault="00916E6A">
      <w:pPr>
        <w:jc w:val="both"/>
        <w:rPr>
          <w:rFonts w:ascii="Comex Light" w:eastAsia="Comex Light" w:hAnsi="Comex Light" w:cs="Comex Light"/>
        </w:rPr>
      </w:pPr>
    </w:p>
    <w:p w14:paraId="4A447584" w14:textId="77777777" w:rsidR="00916E6A" w:rsidRPr="008F1683" w:rsidRDefault="00370AD2">
      <w:pPr>
        <w:jc w:val="both"/>
        <w:rPr>
          <w:rFonts w:ascii="Comex Light" w:eastAsia="Comex Light" w:hAnsi="Comex Light" w:cs="Comex Light"/>
        </w:rPr>
      </w:pPr>
      <w:r w:rsidRPr="008F1683">
        <w:rPr>
          <w:rFonts w:ascii="Comex Light" w:eastAsia="Comex Light" w:hAnsi="Comex Light" w:cs="Comex Light"/>
          <w:b/>
        </w:rPr>
        <w:t xml:space="preserve">Leo </w:t>
      </w:r>
      <w:proofErr w:type="spellStart"/>
      <w:r w:rsidRPr="008F1683">
        <w:rPr>
          <w:rFonts w:ascii="Comex Light" w:eastAsia="Comex Light" w:hAnsi="Comex Light" w:cs="Comex Light"/>
          <w:b/>
        </w:rPr>
        <w:t>Monzoy</w:t>
      </w:r>
      <w:proofErr w:type="spellEnd"/>
      <w:r w:rsidRPr="008F1683">
        <w:rPr>
          <w:rFonts w:ascii="Comex Light" w:eastAsia="Comex Light" w:hAnsi="Comex Light" w:cs="Comex Light"/>
          <w:b/>
        </w:rPr>
        <w:t xml:space="preserve">, </w:t>
      </w:r>
      <w:proofErr w:type="spellStart"/>
      <w:r w:rsidRPr="008F1683">
        <w:rPr>
          <w:rFonts w:ascii="Comex Light" w:eastAsia="Comex Light" w:hAnsi="Comex Light" w:cs="Comex Light"/>
          <w:b/>
        </w:rPr>
        <w:t>Oceane</w:t>
      </w:r>
      <w:proofErr w:type="spellEnd"/>
      <w:r w:rsidRPr="008F1683">
        <w:rPr>
          <w:rFonts w:ascii="Comex Light" w:eastAsia="Comex Light" w:hAnsi="Comex Light" w:cs="Comex Light"/>
          <w:b/>
        </w:rPr>
        <w:t xml:space="preserve"> Isla, </w:t>
      </w:r>
      <w:proofErr w:type="spellStart"/>
      <w:r w:rsidRPr="008F1683">
        <w:rPr>
          <w:rFonts w:ascii="Comex Light" w:eastAsia="Comex Light" w:hAnsi="Comex Light" w:cs="Comex Light"/>
          <w:b/>
        </w:rPr>
        <w:t>Vince</w:t>
      </w:r>
      <w:proofErr w:type="spellEnd"/>
      <w:r w:rsidRPr="008F1683">
        <w:rPr>
          <w:rFonts w:ascii="Comex Light" w:eastAsia="Comex Light" w:hAnsi="Comex Light" w:cs="Comex Light"/>
          <w:b/>
        </w:rPr>
        <w:t xml:space="preserve">, Ale </w:t>
      </w:r>
      <w:proofErr w:type="spellStart"/>
      <w:r w:rsidRPr="008F1683">
        <w:rPr>
          <w:rFonts w:ascii="Comex Light" w:eastAsia="Comex Light" w:hAnsi="Comex Light" w:cs="Comex Light"/>
          <w:b/>
        </w:rPr>
        <w:t>Poiré</w:t>
      </w:r>
      <w:proofErr w:type="spellEnd"/>
      <w:r w:rsidRPr="008F1683">
        <w:rPr>
          <w:rFonts w:ascii="Comex Light" w:eastAsia="Comex Light" w:hAnsi="Comex Light" w:cs="Comex Light"/>
          <w:b/>
        </w:rPr>
        <w:t xml:space="preserve">, </w:t>
      </w:r>
      <w:proofErr w:type="spellStart"/>
      <w:r w:rsidRPr="008F1683">
        <w:rPr>
          <w:rFonts w:ascii="Comex Light" w:eastAsia="Comex Light" w:hAnsi="Comex Light" w:cs="Comex Light"/>
          <w:b/>
        </w:rPr>
        <w:t>Dagos</w:t>
      </w:r>
      <w:proofErr w:type="spellEnd"/>
      <w:r w:rsidRPr="008F1683">
        <w:rPr>
          <w:rFonts w:ascii="Comex Light" w:eastAsia="Comex Light" w:hAnsi="Comex Light" w:cs="Comex Light"/>
          <w:b/>
        </w:rPr>
        <w:t xml:space="preserve">, </w:t>
      </w:r>
      <w:proofErr w:type="spellStart"/>
      <w:r w:rsidRPr="008F1683">
        <w:rPr>
          <w:rFonts w:ascii="Comex Light" w:eastAsia="Comex Light" w:hAnsi="Comex Light" w:cs="Comex Light"/>
          <w:b/>
        </w:rPr>
        <w:t>Mitthu</w:t>
      </w:r>
      <w:proofErr w:type="spellEnd"/>
      <w:r w:rsidRPr="008F1683">
        <w:rPr>
          <w:rFonts w:ascii="Comex Light" w:eastAsia="Comex Light" w:hAnsi="Comex Light" w:cs="Comex Light"/>
          <w:b/>
        </w:rPr>
        <w:t xml:space="preserve">, Raúl Aguas, Cristina Durán, </w:t>
      </w:r>
      <w:proofErr w:type="spellStart"/>
      <w:r w:rsidRPr="008F1683">
        <w:rPr>
          <w:rFonts w:ascii="Comex Light" w:eastAsia="Comex Light" w:hAnsi="Comex Light" w:cs="Comex Light"/>
          <w:b/>
        </w:rPr>
        <w:t>Estephany</w:t>
      </w:r>
      <w:proofErr w:type="spellEnd"/>
      <w:r w:rsidRPr="008F1683">
        <w:rPr>
          <w:rFonts w:ascii="Comex Light" w:eastAsia="Comex Light" w:hAnsi="Comex Light" w:cs="Comex Light"/>
          <w:b/>
        </w:rPr>
        <w:t xml:space="preserve"> Mora, Alex Lechuga, Tomás Mayor, </w:t>
      </w:r>
      <w:proofErr w:type="spellStart"/>
      <w:r w:rsidRPr="008F1683">
        <w:rPr>
          <w:rFonts w:ascii="Comex Light" w:eastAsia="Comex Light" w:hAnsi="Comex Light" w:cs="Comex Light"/>
          <w:b/>
        </w:rPr>
        <w:t>Yim</w:t>
      </w:r>
      <w:proofErr w:type="spellEnd"/>
      <w:r w:rsidRPr="008F1683">
        <w:rPr>
          <w:rFonts w:ascii="Comex Light" w:eastAsia="Comex Light" w:hAnsi="Comex Light" w:cs="Comex Light"/>
          <w:b/>
        </w:rPr>
        <w:t xml:space="preserve">, </w:t>
      </w:r>
      <w:proofErr w:type="spellStart"/>
      <w:r w:rsidRPr="008F1683">
        <w:rPr>
          <w:rFonts w:ascii="Comex Light" w:eastAsia="Comex Light" w:hAnsi="Comex Light" w:cs="Comex Light"/>
          <w:b/>
        </w:rPr>
        <w:t>Dherzu</w:t>
      </w:r>
      <w:proofErr w:type="spellEnd"/>
      <w:r w:rsidRPr="008F1683">
        <w:rPr>
          <w:rFonts w:ascii="Comex Light" w:eastAsia="Comex Light" w:hAnsi="Comex Light" w:cs="Comex Light"/>
          <w:b/>
        </w:rPr>
        <w:t xml:space="preserve"> y </w:t>
      </w:r>
      <w:proofErr w:type="spellStart"/>
      <w:r w:rsidRPr="008F1683">
        <w:rPr>
          <w:rFonts w:ascii="Comex Light" w:eastAsia="Comex Light" w:hAnsi="Comex Light" w:cs="Comex Light"/>
          <w:b/>
        </w:rPr>
        <w:t>Chanate</w:t>
      </w:r>
      <w:proofErr w:type="spellEnd"/>
      <w:r w:rsidRPr="008F1683">
        <w:rPr>
          <w:rFonts w:ascii="Comex Light" w:eastAsia="Comex Light" w:hAnsi="Comex Light" w:cs="Comex Light"/>
          <w:b/>
        </w:rPr>
        <w:t xml:space="preserve"> son los artistas </w:t>
      </w:r>
      <w:r w:rsidRPr="008F1683">
        <w:rPr>
          <w:rFonts w:ascii="Comex Light" w:eastAsia="Comex Light" w:hAnsi="Comex Light" w:cs="Comex Light"/>
        </w:rPr>
        <w:t xml:space="preserve">que abrieron su corazón para escuchar y llenar de color las historias de la comunidad. </w:t>
      </w:r>
    </w:p>
    <w:p w14:paraId="3F5D31DA" w14:textId="77777777" w:rsidR="00916E6A" w:rsidRPr="008F1683" w:rsidRDefault="00916E6A">
      <w:pPr>
        <w:jc w:val="both"/>
        <w:rPr>
          <w:rFonts w:ascii="Comex Light" w:eastAsia="Comex Light" w:hAnsi="Comex Light" w:cs="Comex Light"/>
        </w:rPr>
      </w:pPr>
    </w:p>
    <w:p w14:paraId="754E5D6C" w14:textId="77777777" w:rsidR="00916E6A" w:rsidRPr="008F1683" w:rsidRDefault="00370AD2">
      <w:pPr>
        <w:jc w:val="both"/>
        <w:rPr>
          <w:rFonts w:ascii="Comex Light" w:eastAsia="Comex Light" w:hAnsi="Comex Light" w:cs="Comex Light"/>
          <w:i/>
        </w:rPr>
      </w:pPr>
      <w:bookmarkStart w:id="3" w:name="_gjdgxs" w:colFirst="0" w:colLast="0"/>
      <w:bookmarkEnd w:id="3"/>
      <w:r w:rsidRPr="008F1683">
        <w:rPr>
          <w:rFonts w:ascii="Comex Light" w:eastAsia="Comex Light" w:hAnsi="Comex Light" w:cs="Comex Light"/>
          <w:i/>
        </w:rPr>
        <w:t xml:space="preserve">“En este proyecto se resaltó el valor de la generación de confianza colectiva y la importancia de la respuesta en red entre vecinos. La metodología empleada por el Colectivo Tomate logró que al finalizar el proyecto las vecinas plantearan y crearan proyectos propios que tienen un impacto en la manera de vivir la paz en sus colonias”. </w:t>
      </w:r>
      <w:r w:rsidRPr="008F1683">
        <w:rPr>
          <w:rFonts w:ascii="Comex Light" w:eastAsia="Comex Light" w:hAnsi="Comex Light" w:cs="Comex Light"/>
        </w:rPr>
        <w:t xml:space="preserve">Destacó Tomás Darío, Socio Fundador del Colectivo Tomate. </w:t>
      </w:r>
    </w:p>
    <w:p w14:paraId="5A62E148" w14:textId="77777777" w:rsidR="00916E6A" w:rsidRPr="008F1683" w:rsidRDefault="00916E6A">
      <w:pPr>
        <w:jc w:val="both"/>
        <w:rPr>
          <w:rFonts w:ascii="Comex Light" w:eastAsia="Comex Light" w:hAnsi="Comex Light" w:cs="Comex Light"/>
        </w:rPr>
      </w:pPr>
    </w:p>
    <w:p w14:paraId="1E697A79" w14:textId="77777777" w:rsidR="00916E6A" w:rsidRPr="008F1683" w:rsidRDefault="00916E6A">
      <w:pPr>
        <w:jc w:val="both"/>
        <w:rPr>
          <w:rFonts w:ascii="Comex Light" w:eastAsia="Comex Light" w:hAnsi="Comex Light" w:cs="Comex Light"/>
        </w:rPr>
      </w:pPr>
    </w:p>
    <w:p w14:paraId="4F8C3C56" w14:textId="77777777" w:rsidR="00916E6A" w:rsidRDefault="00370AD2">
      <w:pPr>
        <w:jc w:val="both"/>
        <w:rPr>
          <w:rFonts w:ascii="Comex Light" w:eastAsia="Comex Light" w:hAnsi="Comex Light" w:cs="Comex Light"/>
        </w:rPr>
      </w:pPr>
      <w:r w:rsidRPr="008F1683">
        <w:rPr>
          <w:rFonts w:ascii="Comex Light" w:eastAsia="Comex Light" w:hAnsi="Comex Light" w:cs="Comex Light"/>
        </w:rPr>
        <w:t>Es así como la iniciativa privada, organismos internacionales, organizaciones civiles y gobiernos, unen esfuerzos para impulsar la integración de las comunidades a través de proyectos socio-culturales conjuntos, que promueven la paz y mejoran la calidad de vida de los mexicanos.</w:t>
      </w:r>
      <w:r>
        <w:rPr>
          <w:rFonts w:ascii="Comex Light" w:eastAsia="Comex Light" w:hAnsi="Comex Light" w:cs="Comex Light"/>
        </w:rPr>
        <w:t xml:space="preserve"> </w:t>
      </w:r>
    </w:p>
    <w:p w14:paraId="51F39AEA" w14:textId="77777777" w:rsidR="00916E6A" w:rsidRDefault="00916E6A">
      <w:pPr>
        <w:jc w:val="both"/>
        <w:rPr>
          <w:rFonts w:ascii="Comex Light" w:eastAsia="Comex Light" w:hAnsi="Comex Light" w:cs="Comex Light"/>
        </w:rPr>
      </w:pPr>
    </w:p>
    <w:p w14:paraId="098ADD86" w14:textId="77777777" w:rsidR="00916E6A" w:rsidRDefault="00370AD2">
      <w:pPr>
        <w:jc w:val="center"/>
        <w:rPr>
          <w:rFonts w:ascii="Comex Light" w:eastAsia="Comex Light" w:hAnsi="Comex Light" w:cs="Comex Light"/>
          <w:sz w:val="24"/>
          <w:szCs w:val="24"/>
        </w:rPr>
      </w:pPr>
      <w:r>
        <w:rPr>
          <w:rFonts w:ascii="Comex Light" w:eastAsia="Comex Light" w:hAnsi="Comex Light" w:cs="Comex Light"/>
          <w:sz w:val="24"/>
          <w:szCs w:val="24"/>
        </w:rPr>
        <w:t>***</w:t>
      </w:r>
    </w:p>
    <w:p w14:paraId="2F612157" w14:textId="77777777" w:rsidR="00916E6A" w:rsidRDefault="00370AD2">
      <w:pPr>
        <w:jc w:val="both"/>
        <w:rPr>
          <w:rFonts w:ascii="Comex Light" w:eastAsia="Comex Light" w:hAnsi="Comex Light" w:cs="Comex Light"/>
          <w:b/>
          <w:color w:val="999999"/>
          <w:sz w:val="18"/>
          <w:szCs w:val="18"/>
        </w:rPr>
      </w:pPr>
      <w:r>
        <w:rPr>
          <w:rFonts w:ascii="Comex Light" w:eastAsia="Comex Light" w:hAnsi="Comex Light" w:cs="Comex Light"/>
          <w:b/>
          <w:color w:val="999999"/>
          <w:sz w:val="18"/>
          <w:szCs w:val="18"/>
        </w:rPr>
        <w:t>Oficina de las Naciones Unidas contra la Droga y el Delito</w:t>
      </w:r>
    </w:p>
    <w:p w14:paraId="3C48E145" w14:textId="77777777" w:rsidR="00916E6A" w:rsidRDefault="00916E6A">
      <w:pPr>
        <w:jc w:val="both"/>
        <w:rPr>
          <w:rFonts w:ascii="Comex Light" w:eastAsia="Comex Light" w:hAnsi="Comex Light" w:cs="Comex Light"/>
          <w:color w:val="999999"/>
          <w:sz w:val="18"/>
          <w:szCs w:val="18"/>
        </w:rPr>
      </w:pPr>
    </w:p>
    <w:p w14:paraId="52F6E5AA" w14:textId="77777777" w:rsidR="00916E6A" w:rsidRDefault="00370AD2">
      <w:pPr>
        <w:jc w:val="both"/>
        <w:rPr>
          <w:rFonts w:ascii="Comex Light" w:eastAsia="Comex Light" w:hAnsi="Comex Light" w:cs="Comex Light"/>
          <w:color w:val="999999"/>
          <w:sz w:val="18"/>
          <w:szCs w:val="18"/>
        </w:rPr>
      </w:pPr>
      <w:r>
        <w:rPr>
          <w:rFonts w:ascii="Comex Light" w:eastAsia="Comex Light" w:hAnsi="Comex Light" w:cs="Comex Light"/>
          <w:color w:val="999999"/>
          <w:sz w:val="18"/>
          <w:szCs w:val="18"/>
        </w:rPr>
        <w:t xml:space="preserve">La Oficina de las Naciones Unidas contra la Droga y el Delito (UNODC, por sus siglas en inglés) es un organismo internacional especializado que trabaja para fortalecer los esquemas de prevención del delito, consolidar el estado de derecho y la impartición de justicia y combatir las amenazas de la delincuencia organizada, la corrupción, el terrorismo y las drogas ilícitas, bajo los ejes transversales de igualdad de género y derechos humanos. </w:t>
      </w:r>
    </w:p>
    <w:p w14:paraId="64D57D2D" w14:textId="77777777" w:rsidR="00916E6A" w:rsidRDefault="00916E6A">
      <w:pPr>
        <w:jc w:val="both"/>
        <w:rPr>
          <w:rFonts w:ascii="Comex Light" w:eastAsia="Comex Light" w:hAnsi="Comex Light" w:cs="Comex Light"/>
          <w:b/>
          <w:color w:val="999999"/>
          <w:sz w:val="18"/>
          <w:szCs w:val="18"/>
        </w:rPr>
      </w:pPr>
    </w:p>
    <w:p w14:paraId="6D30200E" w14:textId="77777777" w:rsidR="00916E6A" w:rsidRDefault="00370AD2">
      <w:pPr>
        <w:jc w:val="both"/>
        <w:rPr>
          <w:rFonts w:ascii="Comex Light" w:eastAsia="Comex Light" w:hAnsi="Comex Light" w:cs="Comex Light"/>
          <w:b/>
          <w:color w:val="999999"/>
          <w:sz w:val="18"/>
          <w:szCs w:val="18"/>
        </w:rPr>
      </w:pPr>
      <w:r>
        <w:rPr>
          <w:rFonts w:ascii="Comex Light" w:eastAsia="Comex Light" w:hAnsi="Comex Light" w:cs="Comex Light"/>
          <w:b/>
          <w:color w:val="999999"/>
          <w:sz w:val="18"/>
          <w:szCs w:val="18"/>
        </w:rPr>
        <w:t>Comex, Juntos protegemos y embellecemos la vida</w:t>
      </w:r>
    </w:p>
    <w:p w14:paraId="6A4AAAD3" w14:textId="77777777" w:rsidR="00916E6A" w:rsidRDefault="00370AD2">
      <w:pPr>
        <w:jc w:val="both"/>
        <w:rPr>
          <w:rFonts w:ascii="Comex Light" w:eastAsia="Comex Light" w:hAnsi="Comex Light" w:cs="Comex Light"/>
          <w:color w:val="999999"/>
          <w:sz w:val="18"/>
          <w:szCs w:val="18"/>
        </w:rPr>
      </w:pPr>
      <w:r>
        <w:rPr>
          <w:rFonts w:ascii="Comex Light" w:eastAsia="Comex Light" w:hAnsi="Comex Light" w:cs="Comex Light"/>
          <w:color w:val="999999"/>
          <w:sz w:val="18"/>
          <w:szCs w:val="18"/>
        </w:rPr>
        <w:t>Comex es una marca de PPG, cuenta con más de 4,700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67 años de vida, con más de 15,000 soluciones que embellecen y protegen la vida.</w:t>
      </w:r>
    </w:p>
    <w:p w14:paraId="4D8856AA" w14:textId="77777777" w:rsidR="00916E6A" w:rsidRDefault="00916E6A">
      <w:pPr>
        <w:jc w:val="both"/>
        <w:rPr>
          <w:rFonts w:ascii="Comex Light" w:eastAsia="Comex Light" w:hAnsi="Comex Light" w:cs="Comex Light"/>
          <w:color w:val="999999"/>
          <w:sz w:val="18"/>
          <w:szCs w:val="18"/>
        </w:rPr>
      </w:pPr>
    </w:p>
    <w:p w14:paraId="027194D3" w14:textId="77777777" w:rsidR="00916E6A" w:rsidRDefault="00370AD2">
      <w:pPr>
        <w:rPr>
          <w:rFonts w:ascii="Comex Light" w:eastAsia="Comex Light" w:hAnsi="Comex Light" w:cs="Comex Light"/>
          <w:b/>
          <w:color w:val="999999"/>
          <w:sz w:val="18"/>
          <w:szCs w:val="18"/>
        </w:rPr>
      </w:pPr>
      <w:r>
        <w:rPr>
          <w:rFonts w:ascii="Comex Light" w:eastAsia="Comex Light" w:hAnsi="Comex Light" w:cs="Comex Light"/>
          <w:b/>
          <w:color w:val="999999"/>
          <w:sz w:val="18"/>
          <w:szCs w:val="18"/>
        </w:rPr>
        <w:t>PPG: protegemos y embellecemos el mundo™</w:t>
      </w:r>
    </w:p>
    <w:p w14:paraId="5A6706B1" w14:textId="77777777" w:rsidR="00916E6A" w:rsidRDefault="00370AD2">
      <w:pPr>
        <w:jc w:val="both"/>
        <w:rPr>
          <w:rFonts w:ascii="Comex Light" w:eastAsia="Comex Light" w:hAnsi="Comex Light" w:cs="Comex Light"/>
          <w:color w:val="999999"/>
          <w:sz w:val="18"/>
          <w:szCs w:val="18"/>
        </w:rPr>
      </w:pPr>
      <w:r>
        <w:rPr>
          <w:rFonts w:ascii="Comex Light" w:eastAsia="Comex Light" w:hAnsi="Comex Light" w:cs="Comex Light"/>
          <w:color w:val="999999"/>
          <w:sz w:val="18"/>
          <w:szCs w:val="18"/>
        </w:rPr>
        <w:t>En PPG (NYSE: PPG), trabajamos todos los días para desarrollar y</w:t>
      </w:r>
      <w:r>
        <w:rPr>
          <w:rFonts w:ascii="Calibri" w:eastAsia="Calibri" w:hAnsi="Calibri" w:cs="Calibri"/>
          <w:color w:val="999999"/>
          <w:sz w:val="18"/>
          <w:szCs w:val="18"/>
        </w:rPr>
        <w:t> </w:t>
      </w:r>
      <w:r>
        <w:rPr>
          <w:rFonts w:ascii="Comex Light" w:eastAsia="Comex Light" w:hAnsi="Comex Light" w:cs="Comex Light"/>
          <w:color w:val="999999"/>
          <w:sz w:val="18"/>
          <w:szCs w:val="18"/>
        </w:rPr>
        <w:t xml:space="preserve">distribuir las pinturas, revestimientos y materiales especiales en los que nuestros clientes han confiado durante más de 135 años. A través de la dedicación y la creatividad, hemos resuelto los desafíos más grandes de nuestros clientes, colaborando de cerca para continuar creciendo juntos. Con sede en Pittsburgh, operamos y trabajamos en más de 70 países; tan solo en 2019, reportamos hasta 15.1 mil millones de dólares en ventas netas. Servimos a nuestros clientes en las industrias de la construcción, productos de consumo, mercados de transportación y mercados de inversión. Para conocer más sobre PPG, </w:t>
      </w:r>
      <w:r>
        <w:rPr>
          <w:rFonts w:ascii="Comex Light" w:eastAsia="Comex Light" w:hAnsi="Comex Light" w:cs="Comex Light"/>
          <w:color w:val="999999"/>
          <w:sz w:val="18"/>
          <w:szCs w:val="18"/>
        </w:rPr>
        <w:lastRenderedPageBreak/>
        <w:t>visita</w:t>
      </w:r>
      <w:r>
        <w:rPr>
          <w:rFonts w:ascii="Calibri" w:eastAsia="Calibri" w:hAnsi="Calibri" w:cs="Calibri"/>
          <w:color w:val="999999"/>
          <w:sz w:val="18"/>
          <w:szCs w:val="18"/>
        </w:rPr>
        <w:t> </w:t>
      </w:r>
      <w:hyperlink r:id="rId7">
        <w:r>
          <w:rPr>
            <w:rFonts w:ascii="Comex Light" w:eastAsia="Comex Light" w:hAnsi="Comex Light" w:cs="Comex Light"/>
            <w:color w:val="999999"/>
            <w:sz w:val="18"/>
            <w:szCs w:val="18"/>
          </w:rPr>
          <w:t>www.ppg.com</w:t>
        </w:r>
      </w:hyperlink>
      <w:r>
        <w:rPr>
          <w:rFonts w:ascii="Comex Light" w:eastAsia="Comex Light" w:hAnsi="Comex Light" w:cs="Comex Light"/>
          <w:color w:val="999999"/>
          <w:sz w:val="18"/>
          <w:szCs w:val="18"/>
        </w:rPr>
        <w:t>. “Protegemos y embellecemos el mundo”, “</w:t>
      </w:r>
      <w:proofErr w:type="spellStart"/>
      <w:r>
        <w:rPr>
          <w:rFonts w:ascii="Comex Light" w:eastAsia="Comex Light" w:hAnsi="Comex Light" w:cs="Comex Light"/>
          <w:color w:val="999999"/>
          <w:sz w:val="18"/>
          <w:szCs w:val="18"/>
        </w:rPr>
        <w:t>Colorful</w:t>
      </w:r>
      <w:proofErr w:type="spellEnd"/>
      <w:r>
        <w:rPr>
          <w:rFonts w:ascii="Comex Light" w:eastAsia="Comex Light" w:hAnsi="Comex Light" w:cs="Comex Light"/>
          <w:color w:val="999999"/>
          <w:sz w:val="18"/>
          <w:szCs w:val="18"/>
        </w:rPr>
        <w:t xml:space="preserve"> </w:t>
      </w:r>
      <w:proofErr w:type="spellStart"/>
      <w:r>
        <w:rPr>
          <w:rFonts w:ascii="Comex Light" w:eastAsia="Comex Light" w:hAnsi="Comex Light" w:cs="Comex Light"/>
          <w:color w:val="999999"/>
          <w:sz w:val="18"/>
          <w:szCs w:val="18"/>
        </w:rPr>
        <w:t>Communities</w:t>
      </w:r>
      <w:proofErr w:type="spellEnd"/>
      <w:r>
        <w:rPr>
          <w:rFonts w:ascii="Comex Light" w:eastAsia="Comex Light" w:hAnsi="Comex Light" w:cs="Comex Light"/>
          <w:color w:val="999999"/>
          <w:sz w:val="18"/>
          <w:szCs w:val="18"/>
        </w:rPr>
        <w:t>” y el logo de PPG son marcas registradas de PPG Industries Ohio, Inc.</w:t>
      </w:r>
    </w:p>
    <w:p w14:paraId="3D789C4E" w14:textId="77777777" w:rsidR="00916E6A" w:rsidRDefault="00370AD2">
      <w:pPr>
        <w:jc w:val="both"/>
        <w:rPr>
          <w:rFonts w:ascii="Comex Light" w:eastAsia="Comex Light" w:hAnsi="Comex Light" w:cs="Comex Light"/>
          <w:b/>
          <w:color w:val="999999"/>
          <w:sz w:val="18"/>
          <w:szCs w:val="18"/>
        </w:rPr>
      </w:pPr>
      <w:r>
        <w:rPr>
          <w:rFonts w:ascii="Comex Light" w:eastAsia="Comex Light" w:hAnsi="Comex Light" w:cs="Comex Light"/>
          <w:color w:val="999999"/>
          <w:sz w:val="18"/>
          <w:szCs w:val="18"/>
        </w:rPr>
        <w:br/>
      </w:r>
      <w:r>
        <w:rPr>
          <w:rFonts w:ascii="Comex Light" w:eastAsia="Comex Light" w:hAnsi="Comex Light" w:cs="Comex Light"/>
          <w:b/>
          <w:color w:val="999999"/>
          <w:sz w:val="18"/>
          <w:szCs w:val="18"/>
        </w:rPr>
        <w:t>Colectivo Tomate</w:t>
      </w:r>
    </w:p>
    <w:p w14:paraId="57112B4F" w14:textId="77777777" w:rsidR="00916E6A" w:rsidRDefault="00370AD2">
      <w:pPr>
        <w:jc w:val="both"/>
        <w:rPr>
          <w:rFonts w:ascii="Comex Light" w:eastAsia="Comex Light" w:hAnsi="Comex Light" w:cs="Comex Light"/>
          <w:color w:val="999999"/>
          <w:sz w:val="18"/>
          <w:szCs w:val="18"/>
        </w:rPr>
      </w:pPr>
      <w:r>
        <w:rPr>
          <w:rFonts w:ascii="Comex Light" w:eastAsia="Comex Light" w:hAnsi="Comex Light" w:cs="Comex Light"/>
          <w:color w:val="999999"/>
          <w:sz w:val="18"/>
          <w:szCs w:val="18"/>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14:paraId="48B760C6" w14:textId="77777777" w:rsidR="00916E6A" w:rsidRDefault="00916E6A">
      <w:pPr>
        <w:jc w:val="both"/>
        <w:rPr>
          <w:rFonts w:ascii="Comex Light" w:eastAsia="Comex Light" w:hAnsi="Comex Light" w:cs="Comex Light"/>
          <w:sz w:val="18"/>
          <w:szCs w:val="18"/>
        </w:rPr>
      </w:pPr>
    </w:p>
    <w:p w14:paraId="3E08550F" w14:textId="77777777" w:rsidR="00916E6A" w:rsidRDefault="00370AD2">
      <w:pPr>
        <w:jc w:val="right"/>
        <w:rPr>
          <w:rFonts w:ascii="Comex Light" w:eastAsia="Comex Light" w:hAnsi="Comex Light" w:cs="Comex Light"/>
          <w:b/>
          <w:sz w:val="18"/>
          <w:szCs w:val="18"/>
        </w:rPr>
      </w:pPr>
      <w:r>
        <w:rPr>
          <w:rFonts w:ascii="Comex Light" w:eastAsia="Comex Light" w:hAnsi="Comex Light" w:cs="Comex Light"/>
          <w:b/>
          <w:sz w:val="18"/>
          <w:szCs w:val="18"/>
        </w:rPr>
        <w:t>Contacto con medios:</w:t>
      </w:r>
    </w:p>
    <w:p w14:paraId="60B40514" w14:textId="77777777" w:rsidR="00916E6A" w:rsidRDefault="00916E6A">
      <w:pPr>
        <w:jc w:val="right"/>
        <w:rPr>
          <w:rFonts w:ascii="Comex Light" w:eastAsia="Comex Light" w:hAnsi="Comex Light" w:cs="Comex Light"/>
          <w:b/>
          <w:sz w:val="18"/>
          <w:szCs w:val="18"/>
        </w:rPr>
      </w:pPr>
    </w:p>
    <w:p w14:paraId="7533A7EE" w14:textId="77777777" w:rsidR="00916E6A" w:rsidRDefault="00370AD2">
      <w:pPr>
        <w:jc w:val="right"/>
        <w:rPr>
          <w:rFonts w:ascii="Comex Light" w:eastAsia="Comex Light" w:hAnsi="Comex Light" w:cs="Comex Light"/>
          <w:b/>
          <w:sz w:val="18"/>
          <w:szCs w:val="18"/>
        </w:rPr>
      </w:pPr>
      <w:r>
        <w:rPr>
          <w:rFonts w:ascii="Comex Light" w:eastAsia="Comex Light" w:hAnsi="Comex Light" w:cs="Comex Light"/>
          <w:b/>
          <w:sz w:val="18"/>
          <w:szCs w:val="18"/>
        </w:rPr>
        <w:t>Felipe de la Torre</w:t>
      </w:r>
    </w:p>
    <w:p w14:paraId="59BE433B" w14:textId="77777777" w:rsidR="00916E6A" w:rsidRDefault="00370AD2">
      <w:pPr>
        <w:jc w:val="right"/>
        <w:rPr>
          <w:rFonts w:ascii="Comex Light" w:eastAsia="Comex Light" w:hAnsi="Comex Light" w:cs="Comex Light"/>
          <w:b/>
          <w:sz w:val="18"/>
          <w:szCs w:val="18"/>
        </w:rPr>
      </w:pPr>
      <w:r>
        <w:rPr>
          <w:rFonts w:ascii="Comex Light" w:eastAsia="Comex Light" w:hAnsi="Comex Light" w:cs="Comex Light"/>
          <w:b/>
          <w:sz w:val="18"/>
          <w:szCs w:val="18"/>
        </w:rPr>
        <w:t>Oficial de Información Pública</w:t>
      </w:r>
    </w:p>
    <w:p w14:paraId="73260C51" w14:textId="77777777" w:rsidR="00916E6A" w:rsidRDefault="00370AD2">
      <w:pPr>
        <w:jc w:val="right"/>
        <w:rPr>
          <w:rFonts w:ascii="Comex Light" w:eastAsia="Comex Light" w:hAnsi="Comex Light" w:cs="Comex Light"/>
          <w:b/>
          <w:sz w:val="18"/>
          <w:szCs w:val="18"/>
        </w:rPr>
      </w:pPr>
      <w:r>
        <w:rPr>
          <w:rFonts w:ascii="Comex Light" w:eastAsia="Comex Light" w:hAnsi="Comex Light" w:cs="Comex Light"/>
          <w:b/>
          <w:sz w:val="18"/>
          <w:szCs w:val="18"/>
        </w:rPr>
        <w:t>UNODC</w:t>
      </w:r>
    </w:p>
    <w:p w14:paraId="15B3701F" w14:textId="77777777" w:rsidR="00916E6A" w:rsidRDefault="0028269B">
      <w:pPr>
        <w:jc w:val="right"/>
        <w:rPr>
          <w:rFonts w:ascii="Comex Light" w:eastAsia="Comex Light" w:hAnsi="Comex Light" w:cs="Comex Light"/>
          <w:b/>
          <w:sz w:val="18"/>
          <w:szCs w:val="18"/>
        </w:rPr>
      </w:pPr>
      <w:hyperlink r:id="rId8">
        <w:r w:rsidR="00370AD2">
          <w:rPr>
            <w:rFonts w:ascii="Comex Light" w:eastAsia="Comex Light" w:hAnsi="Comex Light" w:cs="Comex Light"/>
            <w:b/>
            <w:color w:val="0000FF"/>
            <w:sz w:val="18"/>
            <w:szCs w:val="18"/>
            <w:u w:val="single"/>
          </w:rPr>
          <w:t>Felipe.delatorre@un.org</w:t>
        </w:r>
      </w:hyperlink>
      <w:r w:rsidR="00370AD2">
        <w:rPr>
          <w:rFonts w:ascii="Comex Light" w:eastAsia="Comex Light" w:hAnsi="Comex Light" w:cs="Comex Light"/>
          <w:b/>
          <w:sz w:val="18"/>
          <w:szCs w:val="18"/>
        </w:rPr>
        <w:t xml:space="preserve"> </w:t>
      </w:r>
    </w:p>
    <w:p w14:paraId="1FE10FEF" w14:textId="77777777" w:rsidR="00916E6A" w:rsidRDefault="00916E6A">
      <w:pPr>
        <w:jc w:val="right"/>
        <w:rPr>
          <w:rFonts w:ascii="Comex Light" w:eastAsia="Comex Light" w:hAnsi="Comex Light" w:cs="Comex Light"/>
          <w:sz w:val="18"/>
          <w:szCs w:val="18"/>
        </w:rPr>
      </w:pPr>
    </w:p>
    <w:p w14:paraId="182CFFEB"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Lidya Fresnedo</w:t>
      </w:r>
    </w:p>
    <w:p w14:paraId="1162A7C6"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PPG Comex</w:t>
      </w:r>
    </w:p>
    <w:p w14:paraId="10CB22C3" w14:textId="77777777" w:rsidR="00916E6A" w:rsidRDefault="0028269B">
      <w:pPr>
        <w:spacing w:line="240" w:lineRule="auto"/>
        <w:jc w:val="right"/>
        <w:rPr>
          <w:rFonts w:ascii="Comex Light" w:eastAsia="Comex Light" w:hAnsi="Comex Light" w:cs="Comex Light"/>
          <w:sz w:val="18"/>
          <w:szCs w:val="18"/>
        </w:rPr>
      </w:pPr>
      <w:hyperlink r:id="rId9">
        <w:r w:rsidR="00370AD2">
          <w:rPr>
            <w:rFonts w:ascii="Comex Light" w:eastAsia="Comex Light" w:hAnsi="Comex Light" w:cs="Comex Light"/>
            <w:b/>
            <w:color w:val="1155CC"/>
            <w:sz w:val="18"/>
            <w:szCs w:val="18"/>
            <w:u w:val="single"/>
          </w:rPr>
          <w:t>lfresnedo@ppg.com</w:t>
        </w:r>
      </w:hyperlink>
    </w:p>
    <w:p w14:paraId="5C013F6C" w14:textId="77777777" w:rsidR="00916E6A" w:rsidRDefault="00916E6A">
      <w:pPr>
        <w:spacing w:line="240" w:lineRule="auto"/>
        <w:rPr>
          <w:rFonts w:ascii="Comex Light" w:eastAsia="Comex Light" w:hAnsi="Comex Light" w:cs="Comex Light"/>
          <w:sz w:val="18"/>
          <w:szCs w:val="18"/>
        </w:rPr>
      </w:pPr>
    </w:p>
    <w:p w14:paraId="36EAEEFF"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Claudio Rodríguez</w:t>
      </w:r>
    </w:p>
    <w:p w14:paraId="6DDF8187"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LLORENTE Y CUENCA</w:t>
      </w:r>
    </w:p>
    <w:p w14:paraId="32791087" w14:textId="77777777" w:rsidR="00916E6A" w:rsidRDefault="0028269B">
      <w:pPr>
        <w:spacing w:line="240" w:lineRule="auto"/>
        <w:jc w:val="right"/>
        <w:rPr>
          <w:rFonts w:ascii="Comex Light" w:eastAsia="Comex Light" w:hAnsi="Comex Light" w:cs="Comex Light"/>
          <w:sz w:val="18"/>
          <w:szCs w:val="18"/>
        </w:rPr>
      </w:pPr>
      <w:hyperlink r:id="rId10">
        <w:r w:rsidR="00370AD2">
          <w:rPr>
            <w:rFonts w:ascii="Comex Light" w:eastAsia="Comex Light" w:hAnsi="Comex Light" w:cs="Comex Light"/>
            <w:b/>
            <w:color w:val="1155CC"/>
            <w:sz w:val="18"/>
            <w:szCs w:val="18"/>
            <w:u w:val="single"/>
          </w:rPr>
          <w:t>crodriguezl@llorenteycuenca.com</w:t>
        </w:r>
      </w:hyperlink>
    </w:p>
    <w:p w14:paraId="697BE7E0" w14:textId="77777777" w:rsidR="00916E6A" w:rsidRDefault="00916E6A">
      <w:pPr>
        <w:spacing w:line="240" w:lineRule="auto"/>
        <w:rPr>
          <w:rFonts w:ascii="Comex Light" w:eastAsia="Comex Light" w:hAnsi="Comex Light" w:cs="Comex Light"/>
          <w:sz w:val="18"/>
          <w:szCs w:val="18"/>
        </w:rPr>
      </w:pPr>
    </w:p>
    <w:p w14:paraId="517B7E9A"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Melisa Mata</w:t>
      </w:r>
    </w:p>
    <w:p w14:paraId="09B4A7F3" w14:textId="77777777" w:rsidR="00916E6A" w:rsidRDefault="00370AD2">
      <w:pPr>
        <w:spacing w:line="240" w:lineRule="auto"/>
        <w:jc w:val="right"/>
        <w:rPr>
          <w:rFonts w:ascii="Comex Light" w:eastAsia="Comex Light" w:hAnsi="Comex Light" w:cs="Comex Light"/>
          <w:sz w:val="18"/>
          <w:szCs w:val="18"/>
        </w:rPr>
      </w:pPr>
      <w:r>
        <w:rPr>
          <w:rFonts w:ascii="Comex Light" w:eastAsia="Comex Light" w:hAnsi="Comex Light" w:cs="Comex Light"/>
          <w:b/>
          <w:sz w:val="18"/>
          <w:szCs w:val="18"/>
        </w:rPr>
        <w:t>COLECTIVO TOMATE</w:t>
      </w:r>
    </w:p>
    <w:p w14:paraId="729BCC1F" w14:textId="77777777" w:rsidR="00916E6A" w:rsidRDefault="0028269B">
      <w:pPr>
        <w:spacing w:line="240" w:lineRule="auto"/>
        <w:jc w:val="right"/>
        <w:rPr>
          <w:rFonts w:ascii="Comex Light" w:eastAsia="Comex Light" w:hAnsi="Comex Light" w:cs="Comex Light"/>
          <w:sz w:val="18"/>
          <w:szCs w:val="18"/>
        </w:rPr>
      </w:pPr>
      <w:hyperlink r:id="rId11">
        <w:r w:rsidR="00370AD2">
          <w:rPr>
            <w:rFonts w:ascii="Comex Light" w:eastAsia="Comex Light" w:hAnsi="Comex Light" w:cs="Comex Light"/>
            <w:b/>
            <w:color w:val="0000FF"/>
            <w:sz w:val="18"/>
            <w:szCs w:val="18"/>
            <w:u w:val="single"/>
          </w:rPr>
          <w:t>medios@colectivotomate.com</w:t>
        </w:r>
      </w:hyperlink>
      <w:r w:rsidR="00370AD2">
        <w:rPr>
          <w:rFonts w:ascii="Comex Light" w:eastAsia="Comex Light" w:hAnsi="Comex Light" w:cs="Comex Light"/>
          <w:b/>
          <w:color w:val="1155CC"/>
          <w:sz w:val="16"/>
          <w:szCs w:val="16"/>
          <w:u w:val="single"/>
        </w:rPr>
        <w:br/>
      </w:r>
    </w:p>
    <w:sectPr w:rsidR="00916E6A">
      <w:head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D6381" w14:textId="77777777" w:rsidR="0028269B" w:rsidRDefault="0028269B">
      <w:pPr>
        <w:spacing w:line="240" w:lineRule="auto"/>
      </w:pPr>
      <w:r>
        <w:separator/>
      </w:r>
    </w:p>
  </w:endnote>
  <w:endnote w:type="continuationSeparator" w:id="0">
    <w:p w14:paraId="3B7C0C5C" w14:textId="77777777" w:rsidR="0028269B" w:rsidRDefault="00282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ex Light">
    <w:altName w:val="Calibri"/>
    <w:panose1 w:val="02000000000000000000"/>
    <w:charset w:val="00"/>
    <w:family w:val="modern"/>
    <w:notTrueType/>
    <w:pitch w:val="variable"/>
    <w:sig w:usb0="A00000AF" w:usb1="4000004A" w:usb2="00000000" w:usb3="00000000" w:csb0="0000011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A0B49" w14:textId="77777777" w:rsidR="0028269B" w:rsidRDefault="0028269B">
      <w:pPr>
        <w:spacing w:line="240" w:lineRule="auto"/>
      </w:pPr>
      <w:r>
        <w:separator/>
      </w:r>
    </w:p>
  </w:footnote>
  <w:footnote w:type="continuationSeparator" w:id="0">
    <w:p w14:paraId="25FAE47E" w14:textId="77777777" w:rsidR="0028269B" w:rsidRDefault="002826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36012" w14:textId="77777777" w:rsidR="00916E6A" w:rsidRDefault="00370AD2">
    <w:pPr>
      <w:pBdr>
        <w:top w:val="nil"/>
        <w:left w:val="nil"/>
        <w:bottom w:val="nil"/>
        <w:right w:val="nil"/>
        <w:between w:val="nil"/>
      </w:pBdr>
      <w:tabs>
        <w:tab w:val="center" w:pos="4419"/>
        <w:tab w:val="right" w:pos="8838"/>
      </w:tabs>
      <w:spacing w:line="240" w:lineRule="auto"/>
      <w:rPr>
        <w:color w:val="000000"/>
      </w:rPr>
    </w:pPr>
    <w:r>
      <w:rPr>
        <w:noProof/>
        <w:lang w:val="es-MX"/>
      </w:rPr>
      <w:drawing>
        <wp:anchor distT="0" distB="0" distL="114300" distR="114300" simplePos="0" relativeHeight="251658240" behindDoc="0" locked="0" layoutInCell="1" hidden="0" allowOverlap="1" wp14:anchorId="370E47D6" wp14:editId="39E6A0B4">
          <wp:simplePos x="0" y="0"/>
          <wp:positionH relativeFrom="column">
            <wp:posOffset>1445952</wp:posOffset>
          </wp:positionH>
          <wp:positionV relativeFrom="paragraph">
            <wp:posOffset>-147262</wp:posOffset>
          </wp:positionV>
          <wp:extent cx="2841511" cy="397096"/>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424" t="92776" r="52107" b="537"/>
                  <a:stretch>
                    <a:fillRect/>
                  </a:stretch>
                </pic:blipFill>
                <pic:spPr>
                  <a:xfrm>
                    <a:off x="0" y="0"/>
                    <a:ext cx="2841511" cy="39709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D224C"/>
    <w:multiLevelType w:val="multilevel"/>
    <w:tmpl w:val="E0AE1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E6A"/>
    <w:rsid w:val="0028269B"/>
    <w:rsid w:val="00370AD2"/>
    <w:rsid w:val="008F1683"/>
    <w:rsid w:val="00916E6A"/>
    <w:rsid w:val="00BD19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020C9"/>
  <w15:docId w15:val="{E12AF2CB-344C-4936-B0E4-2F9A21DC5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Felipe.delatorre@u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g.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dios@colectivotomate.com" TargetMode="External"/><Relationship Id="rId5" Type="http://schemas.openxmlformats.org/officeDocument/2006/relationships/footnotes" Target="footnotes.xml"/><Relationship Id="rId10" Type="http://schemas.openxmlformats.org/officeDocument/2006/relationships/hyperlink" Target="mailto:crodriguezl@llorenteycuenca.com" TargetMode="External"/><Relationship Id="rId4" Type="http://schemas.openxmlformats.org/officeDocument/2006/relationships/webSettings" Target="webSettings.xml"/><Relationship Id="rId9" Type="http://schemas.openxmlformats.org/officeDocument/2006/relationships/hyperlink" Target="mailto:lfresnedo@ppg.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1196</Words>
  <Characters>6581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Gretta [C]</dc:creator>
  <cp:lastModifiedBy>Gonzalez, Gretta [C]</cp:lastModifiedBy>
  <cp:revision>2</cp:revision>
  <dcterms:created xsi:type="dcterms:W3CDTF">2020-02-11T18:33:00Z</dcterms:created>
  <dcterms:modified xsi:type="dcterms:W3CDTF">2020-02-11T18:33:00Z</dcterms:modified>
</cp:coreProperties>
</file>